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59C9622B" w:rsidR="00F31D10" w:rsidRPr="00B02613" w:rsidRDefault="00B02613" w:rsidP="00B02613">
      <w:pPr>
        <w:jc w:val="right"/>
        <w:rPr>
          <w:rFonts w:asciiTheme="minorHAnsi" w:hAnsiTheme="minorHAnsi" w:cstheme="minorHAnsi"/>
          <w:bCs/>
          <w:sz w:val="19"/>
          <w:szCs w:val="19"/>
        </w:rPr>
      </w:pPr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423755">
        <w:rPr>
          <w:rFonts w:asciiTheme="minorHAnsi" w:hAnsiTheme="minorHAnsi" w:cstheme="minorHAnsi"/>
          <w:bCs/>
          <w:sz w:val="19"/>
          <w:szCs w:val="19"/>
        </w:rPr>
        <w:t>28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0288BEE1" w:rsidR="0078316C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530F8080" w14:textId="3255AB3B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preberacieho protokolu je odovzdanie kompletnej dokumentácie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488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6" w14:textId="7F34B37A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64CE8CC" w14:textId="6CCD1AD8" w:rsidR="00F31D10" w:rsidRPr="006333BB" w:rsidRDefault="00C34A0B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10E39BD" w14:textId="77777777" w:rsidR="008B1E6D" w:rsidRPr="00223882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AA31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9131A" w14:textId="77777777" w:rsidR="00F42B22" w:rsidRDefault="00F42B2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429247B7" w:rsidR="00B02613" w:rsidRDefault="00B02613">
    <w:pPr>
      <w:pStyle w:val="Pta"/>
    </w:pPr>
    <w:r>
      <w:t xml:space="preserve">Príručka pre odborných hodnotiteľov IROP, verzia </w:t>
    </w:r>
    <w:r w:rsidR="00724F34">
      <w:t>10</w:t>
    </w:r>
    <w:ins w:id="0" w:author="OM" w:date="2020-02-24T10:14:00Z">
      <w:r w:rsidR="00F42B22">
        <w:t>.1</w:t>
      </w:r>
    </w:ins>
    <w:bookmarkStart w:id="1" w:name="_GoBack"/>
    <w:bookmarkEnd w:id="1"/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7448" w14:textId="77777777" w:rsidR="00F42B22" w:rsidRDefault="00F42B2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4A60" w14:textId="77777777" w:rsidR="00AA31D5" w:rsidRDefault="00AA31D5" w:rsidP="00AA31D5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478DE869" wp14:editId="2A19DBD0">
          <wp:simplePos x="0" y="0"/>
          <wp:positionH relativeFrom="column">
            <wp:posOffset>2214245</wp:posOffset>
          </wp:positionH>
          <wp:positionV relativeFrom="paragraph">
            <wp:posOffset>-78740</wp:posOffset>
          </wp:positionV>
          <wp:extent cx="1171575" cy="485775"/>
          <wp:effectExtent l="0" t="0" r="9525" b="952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7" b="30843"/>
                  <a:stretch/>
                </pic:blipFill>
                <pic:spPr bwMode="auto">
                  <a:xfrm>
                    <a:off x="0" y="0"/>
                    <a:ext cx="1171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/>
      </w:rPr>
      <w:tab/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D1281F8" wp14:editId="0A10E4E8">
          <wp:simplePos x="0" y="0"/>
          <wp:positionH relativeFrom="column">
            <wp:posOffset>-203835</wp:posOffset>
          </wp:positionH>
          <wp:positionV relativeFrom="paragraph">
            <wp:posOffset>-108585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452A5BA4" wp14:editId="050A87BC">
          <wp:simplePos x="0" y="0"/>
          <wp:positionH relativeFrom="column">
            <wp:posOffset>4518660</wp:posOffset>
          </wp:positionH>
          <wp:positionV relativeFrom="paragraph">
            <wp:posOffset>-105410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2FF2" w14:textId="77777777" w:rsidR="00AA31D5" w:rsidRDefault="00AA31D5" w:rsidP="00AA31D5">
    <w:pPr>
      <w:pStyle w:val="Hlavika"/>
      <w:tabs>
        <w:tab w:val="clear" w:pos="4703"/>
        <w:tab w:val="clear" w:pos="9406"/>
        <w:tab w:val="left" w:pos="1977"/>
        <w:tab w:val="right" w:pos="9070"/>
      </w:tabs>
    </w:pPr>
    <w:r>
      <w:tab/>
    </w:r>
    <w:r>
      <w:tab/>
    </w:r>
  </w:p>
  <w:p w14:paraId="22844669" w14:textId="77777777" w:rsidR="00AA31D5" w:rsidRDefault="00AA31D5" w:rsidP="00AA31D5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  <w:p w14:paraId="4EECFE7F" w14:textId="77777777" w:rsidR="00AA31D5" w:rsidRDefault="00AA31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5B85"/>
    <w:rsid w:val="002A053C"/>
    <w:rsid w:val="002A2D62"/>
    <w:rsid w:val="002B6D89"/>
    <w:rsid w:val="002D5FCD"/>
    <w:rsid w:val="002D6583"/>
    <w:rsid w:val="002D7602"/>
    <w:rsid w:val="002E32BC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92F8B"/>
    <w:rsid w:val="00392FE4"/>
    <w:rsid w:val="00394C79"/>
    <w:rsid w:val="003977EF"/>
    <w:rsid w:val="003A1398"/>
    <w:rsid w:val="003A6751"/>
    <w:rsid w:val="003B0559"/>
    <w:rsid w:val="003D424B"/>
    <w:rsid w:val="003D6630"/>
    <w:rsid w:val="003D754B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54E0E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0744D"/>
    <w:rsid w:val="00532D0A"/>
    <w:rsid w:val="0057284A"/>
    <w:rsid w:val="00573456"/>
    <w:rsid w:val="005751DC"/>
    <w:rsid w:val="00582B72"/>
    <w:rsid w:val="005936FF"/>
    <w:rsid w:val="005A1615"/>
    <w:rsid w:val="005B4CAD"/>
    <w:rsid w:val="005D4076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620EF"/>
    <w:rsid w:val="00670284"/>
    <w:rsid w:val="00675369"/>
    <w:rsid w:val="0068463D"/>
    <w:rsid w:val="006859B7"/>
    <w:rsid w:val="006A494E"/>
    <w:rsid w:val="006B485C"/>
    <w:rsid w:val="006C296C"/>
    <w:rsid w:val="006D0019"/>
    <w:rsid w:val="006D02FC"/>
    <w:rsid w:val="006D6107"/>
    <w:rsid w:val="006F2C90"/>
    <w:rsid w:val="006F6C05"/>
    <w:rsid w:val="006F71E5"/>
    <w:rsid w:val="007021D8"/>
    <w:rsid w:val="00711003"/>
    <w:rsid w:val="00724F34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201A2"/>
    <w:rsid w:val="00820A4A"/>
    <w:rsid w:val="00836235"/>
    <w:rsid w:val="00846519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D47ED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73428"/>
    <w:rsid w:val="00991839"/>
    <w:rsid w:val="00994A8D"/>
    <w:rsid w:val="009C6C9D"/>
    <w:rsid w:val="009D0EC2"/>
    <w:rsid w:val="009D4B97"/>
    <w:rsid w:val="009D4D24"/>
    <w:rsid w:val="009D7ED9"/>
    <w:rsid w:val="009E21D5"/>
    <w:rsid w:val="009F568A"/>
    <w:rsid w:val="00A04E4F"/>
    <w:rsid w:val="00A057A2"/>
    <w:rsid w:val="00A0681B"/>
    <w:rsid w:val="00A06919"/>
    <w:rsid w:val="00A40230"/>
    <w:rsid w:val="00A81CF2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4A0B"/>
    <w:rsid w:val="00C37495"/>
    <w:rsid w:val="00C444B3"/>
    <w:rsid w:val="00C4496F"/>
    <w:rsid w:val="00C52380"/>
    <w:rsid w:val="00C60815"/>
    <w:rsid w:val="00C6364E"/>
    <w:rsid w:val="00C64B35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4F9D"/>
    <w:rsid w:val="00CE7731"/>
    <w:rsid w:val="00CE77E6"/>
    <w:rsid w:val="00D1104D"/>
    <w:rsid w:val="00D4761F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2B22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26317C4"/>
  <w15:docId w15:val="{DBCC17AC-E86D-4F27-AD2D-F6350BBD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3A1C-1F50-4805-AD2E-0306A5DC5591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4F1A7-6C87-49A6-97E5-403B0AB6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24</cp:revision>
  <cp:lastPrinted>2017-11-27T08:02:00Z</cp:lastPrinted>
  <dcterms:created xsi:type="dcterms:W3CDTF">2016-12-08T11:47:00Z</dcterms:created>
  <dcterms:modified xsi:type="dcterms:W3CDTF">2020-02-24T09:15:00Z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